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1-02-05T11:39:00Z">
        <w:r w:rsidR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4</w:t>
        </w:r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1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4" w:author="uzytkownik" w:date="2021-02-05T10:30:00Z">
                  <w:rPr/>
                </w:rPrChange>
              </w:rPr>
            </w:pPr>
            <w:del w:id="15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6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1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2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4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26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28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29" w:author="uzytkownik" w:date="2021-02-05T10:30:00Z">
            <w:rPr>
              <w:ins w:id="30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1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2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3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35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7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38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0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2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3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6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3" w:author="uzytkownik" w:date="2021-02-05T10:30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5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6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9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0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61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2" w:author="uzytkownik" w:date="2021-02-05T10:31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4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5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6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7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480615" w:rsidRDefault="00D714D6" w:rsidP="00D714D6">
      <w:pPr>
        <w:rPr>
          <w:ins w:id="68" w:author="uzytkownik" w:date="2021-02-05T10:31:00Z"/>
          <w:rFonts w:ascii="Times New Roman" w:hAnsi="Times New Roman" w:cs="Times New Roman"/>
          <w:bCs/>
          <w:sz w:val="24"/>
          <w:szCs w:val="24"/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0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1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2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3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4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75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Pr="00480615" w:rsidRDefault="0048329C" w:rsidP="0048329C">
      <w:pPr>
        <w:rPr>
          <w:rFonts w:ascii="Times New Roman" w:hAnsi="Times New Roman" w:cs="Times New Roman"/>
          <w:b/>
          <w:sz w:val="24"/>
          <w:szCs w:val="24"/>
          <w:rPrChange w:id="76" w:author="uzytkownik" w:date="2021-02-05T10:30:00Z">
            <w:rPr>
              <w:b/>
              <w:szCs w:val="20"/>
            </w:rPr>
          </w:rPrChange>
        </w:rPr>
        <w:pPrChange w:id="77" w:author="Maria Chlap" w:date="2023-06-02T11:34:00Z">
          <w:pPr/>
        </w:pPrChange>
      </w:pPr>
      <w:ins w:id="78" w:author="Maria Chlap" w:date="2023-06-02T11:34:00Z">
        <w:r w:rsidRPr="0048329C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Budowa nowego boiska wielofunkcyjnego wraz z zadaszeniem o stałej konstrukcji przy Szkole Podstawowej przy ul. Armii Krajowej 1A w Dukli</w:t>
        </w:r>
      </w:ins>
      <w:bookmarkStart w:id="79" w:name="_GoBack"/>
      <w:bookmarkEnd w:id="79"/>
      <w:ins w:id="80" w:author="uzytkownik" w:date="2023-02-20T09:20:00Z">
        <w:del w:id="81" w:author="Maria Chlap" w:date="2023-05-19T08:15:00Z">
          <w:r w:rsidR="00B11EB3" w:rsidDel="007848BE">
            <w:rPr>
              <w:rFonts w:ascii="Times New Roman" w:hAnsi="Times New Roman"/>
              <w:b/>
              <w:sz w:val="24"/>
            </w:rPr>
            <w:delText>Przebudowa i zmiana sposobu użytkowania części pomieszczeń Szkoły Podstawowej przy ul. Kościuszki 13 w Dukli na Przedszkole Gminne na działkach nr ewid. 192 i 240/1                     w miejscowości Dukla</w:delText>
          </w:r>
        </w:del>
      </w:ins>
      <w:ins w:id="82" w:author="uzytkownik" w:date="2021-06-09T13:19:00Z">
        <w:r w:rsidR="00BC3B41" w:rsidRPr="00B11EB3">
          <w:rPr>
            <w:rFonts w:ascii="Times New Roman" w:hAnsi="Times New Roman" w:cs="Times New Roman"/>
            <w:sz w:val="24"/>
            <w:szCs w:val="24"/>
            <w:rPrChange w:id="83" w:author="uzytkownik" w:date="2023-02-20T09:20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,</w:t>
        </w:r>
        <w:r w:rsidR="00BC3B41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ins w:id="84" w:author="uzytkownik" w:date="2022-12-08T08:45:00Z">
        <w:r w:rsidR="00192FA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del w:id="85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6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88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30:00Z">
            <w:rPr>
              <w:del w:id="90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1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2" w:author="uzytkownik" w:date="2021-02-05T10:30:00Z">
            <w:rPr>
              <w:del w:id="93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</w:t>
      </w:r>
      <w:r w:rsidR="009301A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ie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podlegam wykluczeniu z postępowania na podstawie </w:t>
      </w:r>
      <w:r w:rsidR="00E21B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art.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108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804F0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</w:t>
      </w:r>
    </w:p>
    <w:p w:rsidR="007840F2" w:rsidRPr="00480615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nie podlegam wykluczeniu z postępowania na podstawie art.</w:t>
      </w:r>
      <w:r w:rsidR="006D68F1"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30:00Z">
            <w:rPr>
              <w:rStyle w:val="FontStyle97"/>
              <w:color w:val="000000" w:themeColor="text1"/>
            </w:rPr>
          </w:rPrChange>
        </w:rPr>
        <w:t>109 ust. 1 pkt 4)</w:t>
      </w:r>
      <w:r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30:00Z">
            <w:rPr>
              <w:rStyle w:val="FontStyle97"/>
              <w:color w:val="000000" w:themeColor="text1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Pzp.</w:t>
      </w:r>
    </w:p>
    <w:p w:rsidR="00CF4A74" w:rsidRPr="00480615" w:rsidDel="00480615" w:rsidRDefault="00CF4A74" w:rsidP="00300674">
      <w:pPr>
        <w:rPr>
          <w:del w:id="117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18" w:author="uzytkownik" w:date="2021-02-05T10:30:00Z">
            <w:rPr>
              <w:del w:id="119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0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31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32" w:author="uzytkownik" w:date="2021-02-05T10:30:00Z">
            <w:rPr>
              <w:del w:id="133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34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30:00Z">
            <w:rPr>
              <w:del w:id="136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RDefault="004F23F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38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z</w:t>
      </w:r>
      <w:r w:rsidR="007840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achodzą w stosunku do mnie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podstawy wykluczenia z postę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powania na podstawie art.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….</w:t>
      </w:r>
      <w:r w:rsidR="00B154B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…….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stawy Pzp</w:t>
      </w:r>
      <w:r w:rsidR="00835815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(podać mającą zastosowanie podstawę wykluczenia spośród wymienionych w</w:t>
      </w:r>
      <w:r w:rsidR="00214F56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 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art. </w:t>
      </w:r>
      <w:r w:rsidR="006D68F1" w:rsidRPr="0048061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  <w:rPrChange w:id="154" w:author="uzytkownik" w:date="2021-02-05T10:30:00Z">
            <w:rPr>
              <w:rStyle w:val="FontStyle97"/>
              <w:i/>
              <w:color w:val="000000" w:themeColor="text1"/>
              <w:sz w:val="18"/>
              <w:szCs w:val="18"/>
            </w:rPr>
          </w:rPrChange>
        </w:rPr>
        <w:t xml:space="preserve">108 lub 109 ust. 1 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ustawy Pzp)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.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Jednocześnie oświadczam, że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związku z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ww.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okolicznością, na podstawie art.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110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ust.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2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ustawy Pzp pod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jąłem następujące środki 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naprawcze: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4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7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</w:p>
    <w:p w:rsidR="00295A3A" w:rsidRPr="00480615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3B7994" w:rsidRPr="00480615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255142" w:rsidRPr="00480615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55142" w:rsidRPr="00480615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PODMIOTU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KTÓREGO 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ZASOBY POWOŁUJE SIĘ WYKONAWCA</w:t>
      </w:r>
      <w:r w:rsidR="003D7458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434CC2" w:rsidRPr="00480615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Oświadczam, że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 stosunku do następującego/ych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podmiot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u/tów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 na któr</w:t>
      </w:r>
      <w:r w:rsidR="009129F3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ego/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ych zasoby powołuję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się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w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niniejszym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postępowaniu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tj.: 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……………………………………………………………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(p</w:t>
      </w:r>
      <w:r w:rsidR="00EF741B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odać pełną nazwę/firmę, adres</w:t>
      </w:r>
      <w:r w:rsidR="003416FE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a także w zależności od podmiotu: NIP/PESEL, 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9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KRS/CEiDG) </w:t>
      </w:r>
      <w:r w:rsidR="003416F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nie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zachodzą podstawy wykluczenia</w:t>
      </w:r>
      <w:r w:rsidR="002551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z postępowania o udzielenie zamówienia.</w:t>
      </w:r>
    </w:p>
    <w:p w:rsidR="006D68F1" w:rsidRPr="00480615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3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3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6D68F1" w:rsidRPr="00480615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6D68F1" w:rsidRPr="00480615" w:rsidDel="00480615" w:rsidRDefault="006D68F1" w:rsidP="006D68F1">
      <w:pPr>
        <w:rPr>
          <w:del w:id="235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6" w:author="uzytkownik" w:date="2021-02-05T10:30:00Z">
            <w:rPr>
              <w:del w:id="237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</w:pPr>
    </w:p>
    <w:p w:rsidR="006D68F1" w:rsidRPr="00480615" w:rsidDel="00480615" w:rsidRDefault="006D68F1" w:rsidP="00300674">
      <w:pPr>
        <w:rPr>
          <w:del w:id="238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9" w:author="uzytkownik" w:date="2021-02-05T10:30:00Z">
            <w:rPr>
              <w:del w:id="240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295A3A" w:rsidRPr="00480615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  <w:rPrChange w:id="2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PODWYKONAWCY NIEBĘDĄCEGO PODMIOTEM NA KTÓREGO ZASOBY POWOŁUJE SIĘ WYKONAWCA: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następujący/e podmioty będący/e podwykonawcą/ami: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del w:id="249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25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RDefault="00D714D6" w:rsidP="00D714D6">
      <w:pPr>
        <w:rPr>
          <w:rFonts w:ascii="Times New Roman" w:hAnsi="Times New Roman" w:cs="Times New Roman"/>
          <w:i/>
          <w:sz w:val="24"/>
          <w:szCs w:val="24"/>
          <w:rPrChange w:id="251" w:author="uzytkownik" w:date="2021-02-05T10:30:00Z">
            <w:rPr>
              <w:i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sz w:val="24"/>
          <w:szCs w:val="24"/>
          <w:rPrChange w:id="252" w:author="uzytkownik" w:date="2021-02-05T10:30:00Z">
            <w:rPr>
              <w:i/>
            </w:rPr>
          </w:rPrChange>
        </w:rPr>
        <w:t>(pełna nazwa/firma, adres, w zależności od podmiotu: NIP/PESEL, KRS/</w:t>
      </w:r>
      <w:r w:rsidRPr="00480615">
        <w:rPr>
          <w:rFonts w:ascii="Times New Roman" w:hAnsi="Times New Roman" w:cs="Times New Roman"/>
          <w:i/>
          <w:sz w:val="24"/>
          <w:szCs w:val="24"/>
          <w:rPrChange w:id="253" w:author="uzytkownik" w:date="2021-02-05T10:30:00Z">
            <w:rPr>
              <w:i/>
              <w:sz w:val="18"/>
              <w:szCs w:val="18"/>
            </w:rPr>
          </w:rPrChange>
        </w:rPr>
        <w:t>CEiDG)</w:t>
      </w:r>
    </w:p>
    <w:p w:rsidR="00D714D6" w:rsidRPr="00480615" w:rsidDel="00480615" w:rsidRDefault="00D714D6" w:rsidP="00D714D6">
      <w:pPr>
        <w:rPr>
          <w:del w:id="254" w:author="uzytkownik" w:date="2021-02-05T10:33:00Z"/>
          <w:rFonts w:ascii="Times New Roman" w:hAnsi="Times New Roman" w:cs="Times New Roman"/>
          <w:sz w:val="24"/>
          <w:szCs w:val="24"/>
          <w:rPrChange w:id="255" w:author="uzytkownik" w:date="2021-02-05T10:30:00Z">
            <w:rPr>
              <w:del w:id="256" w:author="uzytkownik" w:date="2021-02-05T10:33:00Z"/>
              <w:sz w:val="18"/>
              <w:szCs w:val="18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sz w:val="24"/>
          <w:szCs w:val="24"/>
          <w:rPrChange w:id="257" w:author="uzytkownik" w:date="2021-02-05T10:30:00Z">
            <w:rPr>
              <w:szCs w:val="20"/>
            </w:rPr>
          </w:rPrChange>
        </w:rPr>
      </w:pPr>
      <w:r w:rsidRPr="00480615">
        <w:rPr>
          <w:rFonts w:ascii="Times New Roman" w:hAnsi="Times New Roman" w:cs="Times New Roman"/>
          <w:sz w:val="24"/>
          <w:szCs w:val="24"/>
          <w:rPrChange w:id="258" w:author="uzytkownik" w:date="2021-02-05T10:30:00Z">
            <w:rPr>
              <w:szCs w:val="20"/>
            </w:rPr>
          </w:rPrChange>
        </w:rPr>
        <w:t>nie podlegają wykluczeniu z postępowania o udzielenie zamówienia.</w:t>
      </w:r>
    </w:p>
    <w:p w:rsidR="00D714D6" w:rsidRPr="00480615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70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</w:p>
    <w:p w:rsidR="00C945D3" w:rsidRPr="00480615" w:rsidRDefault="00C945D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71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72" w:author="uzytkownik" w:date="2021-02-05T10:33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73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80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298" w:author="uzytkownik" w:date="2021-02-05T10:30:00Z">
        <w:sectPr w:rsidR="00C945D3" w:rsidRPr="00480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AA4" w:rsidRDefault="00AF7AA4" w:rsidP="0038231F">
      <w:pPr>
        <w:spacing w:line="240" w:lineRule="auto"/>
      </w:pPr>
      <w:r>
        <w:separator/>
      </w:r>
    </w:p>
  </w:endnote>
  <w:endnote w:type="continuationSeparator" w:id="0">
    <w:p w:rsidR="00AF7AA4" w:rsidRDefault="00AF7AA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74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274"/>
      <w:p w:rsidR="00926E74" w:rsidRPr="00926E74" w:rsidRDefault="00926E74">
        <w:pPr>
          <w:pStyle w:val="Stopka"/>
          <w:jc w:val="right"/>
          <w:rPr>
            <w:ins w:id="275" w:author="uzytkownik" w:date="2021-02-05T10:33:00Z"/>
            <w:rFonts w:ascii="Times New Roman" w:eastAsiaTheme="majorEastAsia" w:hAnsi="Times New Roman" w:cs="Times New Roman"/>
            <w:szCs w:val="20"/>
            <w:rPrChange w:id="276" w:author="uzytkownik" w:date="2021-02-05T10:34:00Z">
              <w:rPr>
                <w:ins w:id="277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78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0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81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48329C" w:rsidRPr="0048329C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83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8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85" w:author="uzytkownik" w:date="2021-02-05T10:33:00Z"/>
    </w:sdtContent>
  </w:sdt>
  <w:customXmlInsRangeEnd w:id="285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86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286"/>
      <w:p w:rsidR="00926E74" w:rsidRPr="00926E74" w:rsidRDefault="00926E74">
        <w:pPr>
          <w:pStyle w:val="Stopka"/>
          <w:jc w:val="right"/>
          <w:rPr>
            <w:ins w:id="287" w:author="uzytkownik" w:date="2021-02-05T10:34:00Z"/>
            <w:rFonts w:ascii="Times New Roman" w:eastAsiaTheme="majorEastAsia" w:hAnsi="Times New Roman" w:cs="Times New Roman"/>
            <w:szCs w:val="20"/>
            <w:rPrChange w:id="288" w:author="uzytkownik" w:date="2021-02-05T10:34:00Z">
              <w:rPr>
                <w:ins w:id="289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90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9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2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93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48329C" w:rsidRPr="0048329C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95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9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97" w:author="uzytkownik" w:date="2021-02-05T10:34:00Z"/>
    </w:sdtContent>
  </w:sdt>
  <w:customXmlInsRangeEnd w:id="297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AA4" w:rsidRDefault="00AF7AA4" w:rsidP="0038231F">
      <w:pPr>
        <w:spacing w:line="240" w:lineRule="auto"/>
      </w:pPr>
      <w:r>
        <w:separator/>
      </w:r>
    </w:p>
  </w:footnote>
  <w:footnote w:type="continuationSeparator" w:id="0">
    <w:p w:rsidR="00AF7AA4" w:rsidRDefault="00AF7AA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  <w15:person w15:author="Maria Chlap">
    <w15:presenceInfo w15:providerId="AD" w15:userId="S-1-5-21-1953886368-3536338927-2566738513-3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8394D"/>
    <w:rsid w:val="00190D6E"/>
    <w:rsid w:val="00192FA5"/>
    <w:rsid w:val="00193E01"/>
    <w:rsid w:val="001957C5"/>
    <w:rsid w:val="00196AD8"/>
    <w:rsid w:val="001A51E3"/>
    <w:rsid w:val="001C52C8"/>
    <w:rsid w:val="001C6945"/>
    <w:rsid w:val="001D3A19"/>
    <w:rsid w:val="001D4C90"/>
    <w:rsid w:val="001D5622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329C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848BE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0728"/>
    <w:rsid w:val="00AD33B2"/>
    <w:rsid w:val="00AE6FF2"/>
    <w:rsid w:val="00AF33BF"/>
    <w:rsid w:val="00AF69CC"/>
    <w:rsid w:val="00AF7AA4"/>
    <w:rsid w:val="00B01B85"/>
    <w:rsid w:val="00B119F4"/>
    <w:rsid w:val="00B11EB3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958A8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31231-D0F5-41E1-BC99-C951DD8C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Chlap</cp:lastModifiedBy>
  <cp:revision>76</cp:revision>
  <cp:lastPrinted>2016-07-26T08:32:00Z</cp:lastPrinted>
  <dcterms:created xsi:type="dcterms:W3CDTF">2019-11-22T06:36:00Z</dcterms:created>
  <dcterms:modified xsi:type="dcterms:W3CDTF">2023-06-02T09:34:00Z</dcterms:modified>
</cp:coreProperties>
</file>